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72E4" w14:textId="569B29D7" w:rsidR="0095473C" w:rsidRPr="0095473C" w:rsidRDefault="0095473C" w:rsidP="0095473C">
      <w:pPr>
        <w:pStyle w:val="Default"/>
        <w:jc w:val="both"/>
        <w:rPr>
          <w:b/>
          <w:bCs/>
          <w:color w:val="auto"/>
        </w:rPr>
      </w:pPr>
      <w:bookmarkStart w:id="0" w:name="_Hlk161650343"/>
      <w:r w:rsidRPr="0095473C">
        <w:rPr>
          <w:b/>
          <w:bCs/>
          <w:color w:val="auto"/>
        </w:rPr>
        <w:t>Postup přidělení podpory de minimis pro zapojený subjekt ve výzvě č. 101</w:t>
      </w:r>
      <w:bookmarkEnd w:id="0"/>
      <w:r w:rsidRPr="0095473C">
        <w:rPr>
          <w:b/>
          <w:bCs/>
          <w:color w:val="auto"/>
        </w:rPr>
        <w:t xml:space="preserve"> </w:t>
      </w:r>
    </w:p>
    <w:p w14:paraId="4FEF0AEC" w14:textId="77777777" w:rsidR="0095473C" w:rsidRDefault="0095473C" w:rsidP="0095473C">
      <w:pPr>
        <w:pStyle w:val="Default"/>
        <w:jc w:val="both"/>
        <w:rPr>
          <w:color w:val="auto"/>
          <w:sz w:val="28"/>
          <w:szCs w:val="28"/>
        </w:rPr>
      </w:pPr>
    </w:p>
    <w:p w14:paraId="322418F0" w14:textId="0DC1953D" w:rsidR="0095473C" w:rsidRPr="0095473C" w:rsidRDefault="0095473C" w:rsidP="0095473C">
      <w:pPr>
        <w:pStyle w:val="Default"/>
        <w:jc w:val="both"/>
        <w:rPr>
          <w:sz w:val="20"/>
          <w:szCs w:val="20"/>
        </w:rPr>
      </w:pPr>
      <w:r w:rsidRPr="0095473C">
        <w:rPr>
          <w:b/>
          <w:bCs/>
          <w:color w:val="auto"/>
          <w:sz w:val="20"/>
          <w:szCs w:val="20"/>
        </w:rPr>
        <w:t xml:space="preserve">Před zapojením subjektu </w:t>
      </w:r>
      <w:r w:rsidRPr="0095473C">
        <w:rPr>
          <w:color w:val="auto"/>
          <w:sz w:val="20"/>
          <w:szCs w:val="20"/>
        </w:rPr>
        <w:t xml:space="preserve">do projektu je nutné, aby měl tento subjekt přidělenou podporu de minimis, tj. </w:t>
      </w:r>
      <w:r w:rsidRPr="0095473C">
        <w:rPr>
          <w:b/>
          <w:bCs/>
          <w:color w:val="auto"/>
          <w:sz w:val="20"/>
          <w:szCs w:val="20"/>
        </w:rPr>
        <w:t>vydané Rozhodnutí o poskytnutí podpory de minimis dalšímu subjektu</w:t>
      </w:r>
      <w:r w:rsidRPr="0095473C">
        <w:rPr>
          <w:color w:val="auto"/>
          <w:sz w:val="20"/>
          <w:szCs w:val="20"/>
        </w:rPr>
        <w:t>.</w:t>
      </w:r>
      <w:r w:rsidRPr="0095473C">
        <w:rPr>
          <w:rStyle w:val="Znakapoznpodarou"/>
          <w:color w:val="auto"/>
          <w:sz w:val="20"/>
          <w:szCs w:val="20"/>
        </w:rPr>
        <w:footnoteReference w:id="1"/>
      </w:r>
      <w:r w:rsidRPr="0095473C">
        <w:rPr>
          <w:sz w:val="20"/>
          <w:szCs w:val="20"/>
        </w:rPr>
        <w:t xml:space="preserve"> </w:t>
      </w:r>
    </w:p>
    <w:p w14:paraId="5E80A8EE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DDD81AF" w14:textId="2FF33E90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O přidělení podpory je třeba zažádat </w:t>
      </w:r>
      <w:r w:rsidR="0045165B">
        <w:rPr>
          <w:color w:val="auto"/>
          <w:sz w:val="20"/>
          <w:szCs w:val="20"/>
        </w:rPr>
        <w:t>VK NPO 3.3</w:t>
      </w:r>
      <w:r w:rsidRPr="0095473C">
        <w:rPr>
          <w:color w:val="auto"/>
          <w:sz w:val="20"/>
          <w:szCs w:val="20"/>
        </w:rPr>
        <w:t xml:space="preserve"> formou interní depeše, a to </w:t>
      </w:r>
      <w:r w:rsidRPr="0095473C">
        <w:rPr>
          <w:b/>
          <w:bCs/>
          <w:color w:val="auto"/>
          <w:sz w:val="20"/>
          <w:szCs w:val="20"/>
        </w:rPr>
        <w:t>nejpozději 15 pracovních dní před vstupem zaměstnanců zapojeného subjektu do prvního kurzu</w:t>
      </w:r>
      <w:r w:rsidRPr="0095473C">
        <w:rPr>
          <w:color w:val="auto"/>
          <w:sz w:val="20"/>
          <w:szCs w:val="20"/>
        </w:rPr>
        <w:t xml:space="preserve">. </w:t>
      </w:r>
    </w:p>
    <w:p w14:paraId="38E2FA8C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5C4EFE4" w14:textId="6EF1675A" w:rsidR="0095473C" w:rsidRPr="0045165B" w:rsidRDefault="0095473C" w:rsidP="0095473C">
      <w:pPr>
        <w:pStyle w:val="Default"/>
        <w:jc w:val="both"/>
        <w:rPr>
          <w:i/>
          <w:iCs/>
          <w:color w:val="auto"/>
          <w:sz w:val="20"/>
          <w:szCs w:val="20"/>
        </w:rPr>
      </w:pPr>
      <w:r w:rsidRPr="0045165B">
        <w:rPr>
          <w:i/>
          <w:iCs/>
          <w:color w:val="auto"/>
          <w:sz w:val="20"/>
          <w:szCs w:val="20"/>
        </w:rPr>
        <w:t>Doporučujeme všem příjemcům nežádat o přidělení podpory na poslední chvíli a ponechat tak prostor pro případné opravy nesprávně či neúplně vyplněných podkladů. Dále doporučujeme nežádat o</w:t>
      </w:r>
      <w:r w:rsidR="0045165B">
        <w:rPr>
          <w:i/>
          <w:iCs/>
          <w:color w:val="auto"/>
          <w:sz w:val="20"/>
          <w:szCs w:val="20"/>
        </w:rPr>
        <w:t> </w:t>
      </w:r>
      <w:r w:rsidRPr="0045165B">
        <w:rPr>
          <w:i/>
          <w:iCs/>
          <w:color w:val="auto"/>
          <w:sz w:val="20"/>
          <w:szCs w:val="20"/>
        </w:rPr>
        <w:t xml:space="preserve">přidělení podpory de minimis pro daný subjekt ve větším množství žádostí, ale zařadit do žádosti celou předpokládanou částku de minimis pro daný subjekt. </w:t>
      </w:r>
    </w:p>
    <w:p w14:paraId="3DA69EBA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0F33C517" w14:textId="105AEDD7" w:rsidR="0095473C" w:rsidRPr="0095473C" w:rsidRDefault="0095473C" w:rsidP="0095473C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95473C">
        <w:rPr>
          <w:b/>
          <w:bCs/>
          <w:color w:val="auto"/>
          <w:sz w:val="20"/>
          <w:szCs w:val="20"/>
        </w:rPr>
        <w:t>Podporu de minimis nelze přidělit zpětně. Pokud by se zaměstnanci zapojeného subjektu účastnili školení, na které nebyla přidělena podpora de minimis nebo nebyla přidělena v</w:t>
      </w:r>
      <w:r w:rsidR="0045165B">
        <w:rPr>
          <w:b/>
          <w:bCs/>
          <w:color w:val="auto"/>
          <w:sz w:val="20"/>
          <w:szCs w:val="20"/>
        </w:rPr>
        <w:t> </w:t>
      </w:r>
      <w:r w:rsidRPr="0095473C">
        <w:rPr>
          <w:b/>
          <w:bCs/>
          <w:color w:val="auto"/>
          <w:sz w:val="20"/>
          <w:szCs w:val="20"/>
        </w:rPr>
        <w:t xml:space="preserve">dostatečné výši, příslušné výdaje jsou nezpůsobilé. </w:t>
      </w:r>
    </w:p>
    <w:p w14:paraId="50B9121C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501CACDD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Upozorňujeme, že podporu de minimis je možné přidělit pouze: </w:t>
      </w:r>
    </w:p>
    <w:p w14:paraId="69FBBE9F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77208C3F" w14:textId="59CB75C6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a) subjektu, jehož zaměstnanci jsou podporovanou cílovou skupinou dle přílohy č. 1 </w:t>
      </w:r>
      <w:r w:rsidR="0045165B">
        <w:rPr>
          <w:color w:val="auto"/>
          <w:sz w:val="20"/>
          <w:szCs w:val="20"/>
        </w:rPr>
        <w:t>R</w:t>
      </w:r>
      <w:r w:rsidRPr="0095473C">
        <w:rPr>
          <w:color w:val="auto"/>
          <w:sz w:val="20"/>
          <w:szCs w:val="20"/>
        </w:rPr>
        <w:t>ozhodnutí o</w:t>
      </w:r>
      <w:r w:rsidR="0045165B">
        <w:rPr>
          <w:color w:val="auto"/>
          <w:sz w:val="20"/>
          <w:szCs w:val="20"/>
        </w:rPr>
        <w:t> </w:t>
      </w:r>
      <w:r w:rsidRPr="0095473C">
        <w:rPr>
          <w:color w:val="auto"/>
          <w:sz w:val="20"/>
          <w:szCs w:val="20"/>
        </w:rPr>
        <w:t xml:space="preserve">poskytnutí dotace, tedy zaměstnanci subjektu, který: </w:t>
      </w:r>
    </w:p>
    <w:p w14:paraId="403D8826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36B157A8" w14:textId="77777777" w:rsidR="0095473C" w:rsidRPr="0095473C" w:rsidRDefault="0095473C" w:rsidP="0095473C">
      <w:pPr>
        <w:pStyle w:val="Default"/>
        <w:spacing w:after="175"/>
        <w:ind w:left="708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i. je členským subjektem příjemce nebo členským subjektem kolektivního člena příjemce, </w:t>
      </w:r>
    </w:p>
    <w:p w14:paraId="4C7C8ACB" w14:textId="4D12875D" w:rsidR="0095473C" w:rsidRPr="0095473C" w:rsidRDefault="0095473C" w:rsidP="0095473C">
      <w:pPr>
        <w:pStyle w:val="Default"/>
        <w:spacing w:after="175"/>
        <w:ind w:firstLine="708"/>
        <w:jc w:val="both"/>
        <w:rPr>
          <w:color w:val="auto"/>
          <w:sz w:val="20"/>
          <w:szCs w:val="20"/>
        </w:rPr>
      </w:pPr>
      <w:proofErr w:type="spellStart"/>
      <w:r w:rsidRPr="0095473C">
        <w:rPr>
          <w:color w:val="auto"/>
          <w:sz w:val="20"/>
          <w:szCs w:val="20"/>
        </w:rPr>
        <w:t>ii</w:t>
      </w:r>
      <w:proofErr w:type="spellEnd"/>
      <w:r w:rsidRPr="0095473C">
        <w:rPr>
          <w:color w:val="auto"/>
          <w:sz w:val="20"/>
          <w:szCs w:val="20"/>
        </w:rPr>
        <w:t xml:space="preserve">. má právní formu specifikovanou v příloze č. 1 </w:t>
      </w:r>
      <w:r w:rsidR="0045165B">
        <w:rPr>
          <w:color w:val="auto"/>
          <w:sz w:val="20"/>
          <w:szCs w:val="20"/>
        </w:rPr>
        <w:t>R</w:t>
      </w:r>
      <w:r w:rsidRPr="0095473C">
        <w:rPr>
          <w:color w:val="auto"/>
          <w:sz w:val="20"/>
          <w:szCs w:val="20"/>
        </w:rPr>
        <w:t xml:space="preserve">ozhodnutí o poskytnutí dotace, </w:t>
      </w:r>
    </w:p>
    <w:p w14:paraId="60E56184" w14:textId="635D94F9" w:rsidR="0095473C" w:rsidRPr="0095473C" w:rsidRDefault="0095473C" w:rsidP="0095473C">
      <w:pPr>
        <w:pStyle w:val="Default"/>
        <w:ind w:left="708"/>
        <w:jc w:val="both"/>
        <w:rPr>
          <w:color w:val="auto"/>
          <w:sz w:val="20"/>
          <w:szCs w:val="20"/>
        </w:rPr>
      </w:pPr>
      <w:proofErr w:type="spellStart"/>
      <w:r w:rsidRPr="0095473C">
        <w:rPr>
          <w:color w:val="auto"/>
          <w:sz w:val="20"/>
          <w:szCs w:val="20"/>
        </w:rPr>
        <w:t>iii</w:t>
      </w:r>
      <w:proofErr w:type="spellEnd"/>
      <w:r w:rsidRPr="0095473C">
        <w:rPr>
          <w:color w:val="auto"/>
          <w:sz w:val="20"/>
          <w:szCs w:val="20"/>
        </w:rPr>
        <w:t xml:space="preserve">. nepatří mezi subjekty vyloučené z cílové skupiny projektu dle přílohy č. 1 </w:t>
      </w:r>
      <w:r w:rsidR="0045165B">
        <w:rPr>
          <w:color w:val="auto"/>
          <w:sz w:val="20"/>
          <w:szCs w:val="20"/>
        </w:rPr>
        <w:t>R</w:t>
      </w:r>
      <w:r w:rsidRPr="0095473C">
        <w:rPr>
          <w:color w:val="auto"/>
          <w:sz w:val="20"/>
          <w:szCs w:val="20"/>
        </w:rPr>
        <w:t>ozhodnutí o</w:t>
      </w:r>
      <w:r w:rsidR="0045165B">
        <w:rPr>
          <w:color w:val="auto"/>
          <w:sz w:val="20"/>
          <w:szCs w:val="20"/>
        </w:rPr>
        <w:t> </w:t>
      </w:r>
      <w:r w:rsidRPr="0095473C">
        <w:rPr>
          <w:color w:val="auto"/>
          <w:sz w:val="20"/>
          <w:szCs w:val="20"/>
        </w:rPr>
        <w:t xml:space="preserve">poskytnutí dotace, </w:t>
      </w:r>
    </w:p>
    <w:p w14:paraId="5ADAE1A3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7D850D3" w14:textId="3456B6FF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>b) subjektu, který je OSVČ a účastní se s</w:t>
      </w:r>
      <w:r w:rsidR="000C33E7">
        <w:rPr>
          <w:color w:val="auto"/>
          <w:sz w:val="20"/>
          <w:szCs w:val="20"/>
        </w:rPr>
        <w:t>ám</w:t>
      </w:r>
      <w:r w:rsidRPr="0095473C">
        <w:rPr>
          <w:color w:val="auto"/>
          <w:sz w:val="20"/>
          <w:szCs w:val="20"/>
        </w:rPr>
        <w:t xml:space="preserve"> vzdělávacích kurzů a je členem, členským subjektem příjemce nebo členským subjektem kolektivního člena příjemce.</w:t>
      </w:r>
    </w:p>
    <w:p w14:paraId="1A0F1E82" w14:textId="09088B65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 </w:t>
      </w:r>
    </w:p>
    <w:p w14:paraId="5112111B" w14:textId="77777777" w:rsidR="0095473C" w:rsidRPr="00870620" w:rsidRDefault="0095473C" w:rsidP="0095473C">
      <w:pPr>
        <w:pStyle w:val="Default"/>
        <w:jc w:val="both"/>
        <w:rPr>
          <w:b/>
          <w:bCs/>
          <w:color w:val="auto"/>
          <w:sz w:val="20"/>
          <w:szCs w:val="20"/>
          <w:u w:val="single"/>
        </w:rPr>
      </w:pPr>
      <w:r w:rsidRPr="00870620">
        <w:rPr>
          <w:b/>
          <w:bCs/>
          <w:color w:val="auto"/>
          <w:sz w:val="20"/>
          <w:szCs w:val="20"/>
          <w:u w:val="single"/>
        </w:rPr>
        <w:t xml:space="preserve">Pro přidělení podpory de minimis je třeba doložit následující formuláře: </w:t>
      </w:r>
    </w:p>
    <w:p w14:paraId="3BB12CFA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3D271545" w14:textId="77777777" w:rsidR="0095473C" w:rsidRPr="0095473C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• </w:t>
      </w:r>
      <w:r w:rsidRPr="0095473C">
        <w:rPr>
          <w:b/>
          <w:bCs/>
          <w:color w:val="auto"/>
          <w:sz w:val="20"/>
          <w:szCs w:val="20"/>
        </w:rPr>
        <w:t xml:space="preserve">Žádost o posouzení a případné poskytnutí veřejné podpory/podpory de minimis </w:t>
      </w:r>
    </w:p>
    <w:p w14:paraId="1F67D774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6DC13961" w14:textId="77777777" w:rsidR="0095473C" w:rsidRPr="0095473C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Tento formulář vyplňuje příjemce dotace (realizátor projektu). Formulář je nutné podepsat statutárním zástupcem či osobou oprávněnou jednat za příjemce, a to buď elektronicky do souboru žádosti, elektronicky v zaslané interní depeši přes šedivou pečeť nebo vlastnoručně úředně/notářsky ověřeným podpisem. Pokud podepisuje osoba zmocněná, je třeba zároveň doložit příslušnou plnou moc, a to buď jako sken úředně/notářsky ověřené plné moci nebo elektronicky podepsanou plnou moc. </w:t>
      </w:r>
    </w:p>
    <w:p w14:paraId="74A55866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8C33FF1" w14:textId="68BBF4E2" w:rsidR="0095473C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>Do žádosti uvede příjemce zapojené subjekty, pro které žádá o přidělení podpory de minimis, ke každému subjektu výši částky podpory (tj. částku podpory de minimis z čestného prohlášení žadatele o</w:t>
      </w:r>
      <w:r w:rsidR="00870620">
        <w:rPr>
          <w:color w:val="auto"/>
          <w:sz w:val="20"/>
          <w:szCs w:val="20"/>
        </w:rPr>
        <w:t> </w:t>
      </w:r>
      <w:r w:rsidRPr="0095473C">
        <w:rPr>
          <w:color w:val="auto"/>
          <w:sz w:val="20"/>
          <w:szCs w:val="20"/>
        </w:rPr>
        <w:t xml:space="preserve">podporu de minimis), míru spolufinancování relevantní pro daný režim podpory (vždy 0 %) a další požadované údaje. </w:t>
      </w:r>
    </w:p>
    <w:p w14:paraId="0546E68C" w14:textId="77777777" w:rsidR="0095473C" w:rsidRPr="0095473C" w:rsidRDefault="0095473C" w:rsidP="0095473C">
      <w:pPr>
        <w:pStyle w:val="Default"/>
        <w:ind w:left="708"/>
        <w:jc w:val="both"/>
        <w:rPr>
          <w:color w:val="auto"/>
          <w:sz w:val="20"/>
          <w:szCs w:val="20"/>
        </w:rPr>
      </w:pPr>
    </w:p>
    <w:p w14:paraId="566C2D64" w14:textId="3230B923" w:rsidR="00870620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b/>
          <w:bCs/>
          <w:color w:val="auto"/>
          <w:sz w:val="20"/>
          <w:szCs w:val="20"/>
        </w:rPr>
        <w:t>Vzor</w:t>
      </w:r>
      <w:r w:rsidR="00FA1F05">
        <w:rPr>
          <w:b/>
          <w:bCs/>
          <w:color w:val="auto"/>
          <w:sz w:val="20"/>
          <w:szCs w:val="20"/>
        </w:rPr>
        <w:t>y</w:t>
      </w:r>
      <w:r w:rsidRPr="0095473C">
        <w:rPr>
          <w:b/>
          <w:bCs/>
          <w:color w:val="auto"/>
          <w:sz w:val="20"/>
          <w:szCs w:val="20"/>
        </w:rPr>
        <w:t xml:space="preserve"> žádost</w:t>
      </w:r>
      <w:r w:rsidR="00FA1F05">
        <w:rPr>
          <w:b/>
          <w:bCs/>
          <w:color w:val="auto"/>
          <w:sz w:val="20"/>
          <w:szCs w:val="20"/>
        </w:rPr>
        <w:t>i</w:t>
      </w:r>
      <w:r w:rsidRPr="0095473C">
        <w:rPr>
          <w:b/>
          <w:bCs/>
          <w:color w:val="auto"/>
          <w:sz w:val="20"/>
          <w:szCs w:val="20"/>
        </w:rPr>
        <w:t xml:space="preserve"> </w:t>
      </w:r>
      <w:r w:rsidR="00FA1F05">
        <w:rPr>
          <w:b/>
          <w:bCs/>
          <w:color w:val="auto"/>
          <w:sz w:val="20"/>
          <w:szCs w:val="20"/>
        </w:rPr>
        <w:t xml:space="preserve">a čestných prohlášení </w:t>
      </w:r>
      <w:r w:rsidRPr="0095473C">
        <w:rPr>
          <w:b/>
          <w:bCs/>
          <w:color w:val="auto"/>
          <w:sz w:val="20"/>
          <w:szCs w:val="20"/>
        </w:rPr>
        <w:t>j</w:t>
      </w:r>
      <w:r w:rsidR="00FA1F05">
        <w:rPr>
          <w:b/>
          <w:bCs/>
          <w:color w:val="auto"/>
          <w:sz w:val="20"/>
          <w:szCs w:val="20"/>
        </w:rPr>
        <w:t>sou</w:t>
      </w:r>
      <w:r w:rsidRPr="0095473C">
        <w:rPr>
          <w:b/>
          <w:bCs/>
          <w:color w:val="auto"/>
          <w:sz w:val="20"/>
          <w:szCs w:val="20"/>
        </w:rPr>
        <w:t xml:space="preserve"> ke stažení </w:t>
      </w:r>
      <w:r w:rsidRPr="0095473C">
        <w:rPr>
          <w:color w:val="auto"/>
          <w:sz w:val="20"/>
          <w:szCs w:val="20"/>
        </w:rPr>
        <w:t xml:space="preserve">na portálu </w:t>
      </w:r>
      <w:r w:rsidR="00870620">
        <w:rPr>
          <w:color w:val="auto"/>
          <w:sz w:val="20"/>
          <w:szCs w:val="20"/>
        </w:rPr>
        <w:t xml:space="preserve">MPSV: </w:t>
      </w:r>
    </w:p>
    <w:p w14:paraId="4A45B6E9" w14:textId="6BF62568" w:rsidR="00FA1F05" w:rsidRPr="00FA1F05" w:rsidRDefault="00005165" w:rsidP="003F7626">
      <w:pPr>
        <w:pStyle w:val="Default"/>
        <w:jc w:val="both"/>
        <w:rPr>
          <w:color w:val="auto"/>
          <w:sz w:val="20"/>
          <w:szCs w:val="20"/>
        </w:rPr>
      </w:pPr>
      <w:hyperlink r:id="rId8" w:history="1">
        <w:r w:rsidR="00FA1F05" w:rsidRPr="00FA1F05">
          <w:rPr>
            <w:rStyle w:val="Hypertextovodkaz"/>
            <w:sz w:val="20"/>
            <w:szCs w:val="20"/>
          </w:rPr>
          <w:t>Formuláře z oblasti veřejné podpory a podpory de minimis (mpsv.cz)</w:t>
        </w:r>
      </w:hyperlink>
      <w:r w:rsidR="00FA1F05" w:rsidRPr="00FA1F05">
        <w:rPr>
          <w:sz w:val="20"/>
          <w:szCs w:val="20"/>
        </w:rPr>
        <w:t xml:space="preserve"> </w:t>
      </w:r>
    </w:p>
    <w:p w14:paraId="62D142A2" w14:textId="77777777" w:rsidR="00870620" w:rsidRDefault="00870620" w:rsidP="003F7626">
      <w:pPr>
        <w:pStyle w:val="Default"/>
        <w:jc w:val="both"/>
        <w:rPr>
          <w:color w:val="auto"/>
          <w:sz w:val="20"/>
          <w:szCs w:val="20"/>
        </w:rPr>
      </w:pPr>
    </w:p>
    <w:p w14:paraId="47072A7F" w14:textId="7EBA24CF" w:rsidR="003F7626" w:rsidRPr="003F7626" w:rsidRDefault="0095473C" w:rsidP="003F7626">
      <w:pPr>
        <w:pStyle w:val="Default"/>
        <w:numPr>
          <w:ilvl w:val="5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color w:val="auto"/>
          <w:sz w:val="20"/>
          <w:szCs w:val="20"/>
        </w:rPr>
        <w:t xml:space="preserve">• </w:t>
      </w:r>
      <w:r w:rsidRPr="00220CC7">
        <w:rPr>
          <w:b/>
          <w:bCs/>
          <w:color w:val="auto"/>
          <w:sz w:val="20"/>
          <w:szCs w:val="20"/>
        </w:rPr>
        <w:t xml:space="preserve">Příloha č. </w:t>
      </w:r>
      <w:r w:rsidR="003F7626">
        <w:rPr>
          <w:b/>
          <w:bCs/>
          <w:color w:val="auto"/>
          <w:sz w:val="20"/>
          <w:szCs w:val="20"/>
        </w:rPr>
        <w:t>1</w:t>
      </w:r>
      <w:r w:rsidRPr="00220CC7">
        <w:rPr>
          <w:b/>
          <w:bCs/>
          <w:color w:val="auto"/>
          <w:sz w:val="20"/>
          <w:szCs w:val="20"/>
        </w:rPr>
        <w:t xml:space="preserve"> žádosti o posouzení – Čestné prohlášení žadatele o podporu de minimis</w:t>
      </w:r>
      <w:r w:rsidR="003F7626" w:rsidRPr="003F7626">
        <w:rPr>
          <w:rStyle w:val="Znakapoznpodarou"/>
          <w:sz w:val="22"/>
          <w:szCs w:val="22"/>
        </w:rPr>
        <w:footnoteReference w:id="2"/>
      </w:r>
    </w:p>
    <w:p w14:paraId="0BC90D6C" w14:textId="77777777" w:rsidR="00220CC7" w:rsidRPr="00220CC7" w:rsidRDefault="00220CC7" w:rsidP="00220CC7">
      <w:pPr>
        <w:pStyle w:val="Default"/>
        <w:jc w:val="both"/>
        <w:rPr>
          <w:color w:val="auto"/>
          <w:sz w:val="20"/>
          <w:szCs w:val="20"/>
        </w:rPr>
      </w:pPr>
    </w:p>
    <w:p w14:paraId="3AAE484E" w14:textId="4B18A6EF" w:rsidR="00220CC7" w:rsidRPr="00220CC7" w:rsidRDefault="00220CC7" w:rsidP="00220CC7">
      <w:pPr>
        <w:pStyle w:val="Default"/>
        <w:jc w:val="both"/>
        <w:rPr>
          <w:color w:val="auto"/>
          <w:sz w:val="20"/>
          <w:szCs w:val="20"/>
        </w:rPr>
      </w:pPr>
      <w:r w:rsidRPr="00220CC7">
        <w:rPr>
          <w:color w:val="auto"/>
          <w:sz w:val="20"/>
          <w:szCs w:val="20"/>
        </w:rPr>
        <w:t xml:space="preserve">Je třeba vybrat správné prohlášení dle typu nařízení: </w:t>
      </w:r>
    </w:p>
    <w:p w14:paraId="68D0C24C" w14:textId="77777777" w:rsidR="00220CC7" w:rsidRPr="00220CC7" w:rsidRDefault="00220CC7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</w:p>
    <w:p w14:paraId="4C10C269" w14:textId="5965D5D2" w:rsidR="0095473C" w:rsidRPr="00220CC7" w:rsidRDefault="0095473C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</w:t>
      </w:r>
      <w:r w:rsidR="00005165">
        <w:rPr>
          <w:color w:val="auto"/>
          <w:sz w:val="20"/>
          <w:szCs w:val="20"/>
        </w:rPr>
        <w:t>2023/2831</w:t>
      </w:r>
      <w:r w:rsidRPr="00220CC7">
        <w:rPr>
          <w:color w:val="auto"/>
          <w:sz w:val="20"/>
          <w:szCs w:val="20"/>
        </w:rPr>
        <w:t xml:space="preserve"> (obecná podpora de minimis) – </w:t>
      </w:r>
      <w:r w:rsidRPr="00220CC7">
        <w:rPr>
          <w:b/>
          <w:bCs/>
          <w:color w:val="auto"/>
          <w:sz w:val="20"/>
          <w:szCs w:val="20"/>
        </w:rPr>
        <w:t xml:space="preserve">nejčastější varianta, </w:t>
      </w:r>
    </w:p>
    <w:p w14:paraId="39FF098A" w14:textId="77777777" w:rsidR="0095473C" w:rsidRPr="00220CC7" w:rsidRDefault="0095473C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1408/2013 (zemědělská prvovýroba), </w:t>
      </w:r>
    </w:p>
    <w:p w14:paraId="081DD358" w14:textId="77777777" w:rsidR="0095473C" w:rsidRPr="00220CC7" w:rsidRDefault="0095473C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717/2014 (rybolov a akvakultura), </w:t>
      </w:r>
    </w:p>
    <w:p w14:paraId="7B419322" w14:textId="32C8BBE5" w:rsidR="0095473C" w:rsidRPr="00220CC7" w:rsidRDefault="0095473C" w:rsidP="0095473C">
      <w:pPr>
        <w:pStyle w:val="Default"/>
        <w:numPr>
          <w:ilvl w:val="1"/>
          <w:numId w:val="4"/>
        </w:numPr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</w:t>
      </w:r>
      <w:r w:rsidR="00005165">
        <w:rPr>
          <w:color w:val="auto"/>
          <w:sz w:val="20"/>
          <w:szCs w:val="20"/>
        </w:rPr>
        <w:t>2023/2832</w:t>
      </w:r>
      <w:r w:rsidRPr="00220CC7">
        <w:rPr>
          <w:color w:val="auto"/>
          <w:sz w:val="20"/>
          <w:szCs w:val="20"/>
        </w:rPr>
        <w:t xml:space="preserve"> (podniky zajišťující služby obecného hospodářského zájmu) </w:t>
      </w:r>
    </w:p>
    <w:p w14:paraId="1DB67A16" w14:textId="77777777" w:rsidR="0095473C" w:rsidRPr="00220CC7" w:rsidRDefault="0095473C" w:rsidP="0095473C">
      <w:pPr>
        <w:pStyle w:val="Default"/>
        <w:numPr>
          <w:ilvl w:val="1"/>
          <w:numId w:val="4"/>
        </w:numPr>
        <w:jc w:val="both"/>
        <w:rPr>
          <w:color w:val="auto"/>
          <w:sz w:val="20"/>
          <w:szCs w:val="20"/>
        </w:rPr>
      </w:pPr>
    </w:p>
    <w:p w14:paraId="71DD38FA" w14:textId="5A1C8EF5" w:rsidR="0045165B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220CC7">
        <w:rPr>
          <w:color w:val="auto"/>
          <w:sz w:val="20"/>
          <w:szCs w:val="20"/>
        </w:rPr>
        <w:t>Tento formulář vyplňuje daný zapojený subjekt, přičemž jako částku zamýšlené podpory uvádí celkovou částku podpory de minimis, která má být přidělena. Dále vyplňuje informace o</w:t>
      </w:r>
      <w:r w:rsidR="00065ED8">
        <w:rPr>
          <w:color w:val="auto"/>
          <w:sz w:val="20"/>
          <w:szCs w:val="20"/>
        </w:rPr>
        <w:t> </w:t>
      </w:r>
      <w:r w:rsidRPr="00220CC7">
        <w:rPr>
          <w:color w:val="auto"/>
          <w:sz w:val="20"/>
          <w:szCs w:val="20"/>
        </w:rPr>
        <w:t xml:space="preserve">účetním období, propojených podnicích, informace o případném sloučení či rozdělení a informaci, zda se jedná o podnik působícím v oblasti silniční nákladní dopravy pro cizí potřebu. Formulář podepisuje statutární zástupce či osoba oprávněná jednat za zapojený subjekt, a to buď elektronicky do souboru čestného prohlášení nebo vlastnoručně úředně/notářsky ověřeným podpisem. Pokud podepisuje osoba zmocněná, je třeba zároveň doložit příslušnou plnou moc, a to buď jako sken úředně/notářsky ověřené plné mocí nebo elektronicky podepsanou plnou moc. </w:t>
      </w:r>
    </w:p>
    <w:p w14:paraId="7A275595" w14:textId="77777777" w:rsidR="0045165B" w:rsidRDefault="0045165B" w:rsidP="0095473C">
      <w:pPr>
        <w:pStyle w:val="Default"/>
        <w:jc w:val="both"/>
        <w:rPr>
          <w:color w:val="auto"/>
          <w:sz w:val="20"/>
          <w:szCs w:val="20"/>
        </w:rPr>
      </w:pPr>
    </w:p>
    <w:p w14:paraId="5A9E8C6C" w14:textId="77777777" w:rsidR="0045165B" w:rsidRPr="005F1E9B" w:rsidRDefault="0045165B" w:rsidP="0045165B">
      <w:pPr>
        <w:pStyle w:val="Default"/>
        <w:jc w:val="both"/>
        <w:rPr>
          <w:b/>
          <w:bCs/>
          <w:sz w:val="20"/>
          <w:szCs w:val="20"/>
        </w:rPr>
      </w:pPr>
      <w:r w:rsidRPr="005F1E9B">
        <w:rPr>
          <w:b/>
          <w:bCs/>
          <w:sz w:val="20"/>
          <w:szCs w:val="20"/>
        </w:rPr>
        <w:t xml:space="preserve">Čestné prohlášení musí příjemce obdržet od zapojeného subjektu v originále nebo ověřené kopii. </w:t>
      </w:r>
    </w:p>
    <w:p w14:paraId="632572D5" w14:textId="77777777" w:rsidR="0045165B" w:rsidRDefault="0045165B" w:rsidP="0045165B">
      <w:pPr>
        <w:pStyle w:val="Default"/>
        <w:jc w:val="both"/>
        <w:rPr>
          <w:sz w:val="22"/>
          <w:szCs w:val="22"/>
        </w:rPr>
      </w:pPr>
    </w:p>
    <w:p w14:paraId="6075B370" w14:textId="77777777" w:rsidR="003F7626" w:rsidRPr="00673172" w:rsidRDefault="003F7626" w:rsidP="003F7626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3F7626">
        <w:rPr>
          <w:sz w:val="20"/>
          <w:szCs w:val="20"/>
        </w:rPr>
        <w:t xml:space="preserve">Vzor formulářů: </w:t>
      </w:r>
    </w:p>
    <w:p w14:paraId="0469B9AC" w14:textId="236FB46E" w:rsidR="00673172" w:rsidRDefault="00005165" w:rsidP="003F7626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hyperlink r:id="rId9" w:history="1">
        <w:r w:rsidR="00673172" w:rsidRPr="004374D7">
          <w:rPr>
            <w:rStyle w:val="Hypertextovodkaz"/>
            <w:sz w:val="20"/>
            <w:szCs w:val="20"/>
          </w:rPr>
          <w:t>https://www.mpsv.cz/web/cz/formulare-z-oblasti-verejne-podpory-a-podpory-de-minimis</w:t>
        </w:r>
      </w:hyperlink>
    </w:p>
    <w:p w14:paraId="1E71AA47" w14:textId="7DDC9064" w:rsidR="003F7626" w:rsidRPr="003F7626" w:rsidRDefault="003F7626" w:rsidP="003F7626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</w:p>
    <w:p w14:paraId="0F7DE9F2" w14:textId="1CD29C91" w:rsidR="0045165B" w:rsidRDefault="0045165B" w:rsidP="0045165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6C84B32A" w14:textId="77777777" w:rsidR="0045165B" w:rsidRPr="003F7626" w:rsidRDefault="0045165B" w:rsidP="003F7626">
      <w:pPr>
        <w:pStyle w:val="Default"/>
        <w:jc w:val="both"/>
        <w:rPr>
          <w:sz w:val="20"/>
          <w:szCs w:val="20"/>
        </w:rPr>
      </w:pPr>
      <w:r w:rsidRPr="003F7626">
        <w:rPr>
          <w:sz w:val="20"/>
          <w:szCs w:val="20"/>
        </w:rPr>
        <w:t xml:space="preserve">• </w:t>
      </w:r>
      <w:r w:rsidRPr="003F7626">
        <w:rPr>
          <w:b/>
          <w:bCs/>
          <w:sz w:val="20"/>
          <w:szCs w:val="20"/>
        </w:rPr>
        <w:t xml:space="preserve">Doklad o členství subjektu </w:t>
      </w:r>
    </w:p>
    <w:p w14:paraId="39DA52B0" w14:textId="77777777" w:rsidR="0045165B" w:rsidRPr="003F7626" w:rsidRDefault="0045165B" w:rsidP="0045165B">
      <w:pPr>
        <w:pStyle w:val="Default"/>
        <w:jc w:val="both"/>
        <w:rPr>
          <w:sz w:val="20"/>
          <w:szCs w:val="20"/>
        </w:rPr>
      </w:pPr>
    </w:p>
    <w:p w14:paraId="07A2EA4E" w14:textId="529F60DA" w:rsidR="0045165B" w:rsidRPr="003F7626" w:rsidRDefault="0045165B" w:rsidP="0045165B">
      <w:pPr>
        <w:pStyle w:val="Default"/>
        <w:jc w:val="both"/>
        <w:rPr>
          <w:sz w:val="20"/>
          <w:szCs w:val="20"/>
        </w:rPr>
      </w:pPr>
      <w:r w:rsidRPr="003F7626">
        <w:rPr>
          <w:sz w:val="20"/>
          <w:szCs w:val="20"/>
        </w:rPr>
        <w:t>Zapojený subjekt musí být členským subjektem příjemce nebo členským subjektem kolektivního člena příjemce, přičemž tuto skutečnost příjemce dokládá skenem příslušného dokumentu při předložení žádosti o přidělení podpory de minimis pro daný subjekt. Pro tento dokument není stanoven vzor, může jím být např. přihláška člena, zápis ze schůze relevantního orgánu sdružení k přijetí člena, doklad o</w:t>
      </w:r>
      <w:r w:rsidR="00870620">
        <w:rPr>
          <w:sz w:val="20"/>
          <w:szCs w:val="20"/>
        </w:rPr>
        <w:t> </w:t>
      </w:r>
      <w:r w:rsidRPr="003F7626">
        <w:rPr>
          <w:sz w:val="20"/>
          <w:szCs w:val="20"/>
        </w:rPr>
        <w:t xml:space="preserve">zaplacení členského poplatku. </w:t>
      </w:r>
      <w:r w:rsidR="003F7626" w:rsidRPr="003F7626">
        <w:rPr>
          <w:sz w:val="20"/>
          <w:szCs w:val="20"/>
        </w:rPr>
        <w:t>Printscreeny nebo odkazy na internetové stránky se seznamy členů nejsou dostačující, pokud tento způsob přijímání členů nemá subjekt uvedený ve stanovách (může být např. podání elektronické přihlášky a následné zveřejnění na webových stránkách).</w:t>
      </w:r>
    </w:p>
    <w:p w14:paraId="3F3AA052" w14:textId="77777777" w:rsidR="0045165B" w:rsidRDefault="0045165B" w:rsidP="0045165B">
      <w:pPr>
        <w:pStyle w:val="Default"/>
        <w:jc w:val="both"/>
        <w:rPr>
          <w:sz w:val="22"/>
          <w:szCs w:val="22"/>
        </w:rPr>
      </w:pPr>
    </w:p>
    <w:p w14:paraId="75656095" w14:textId="0CE1CAF4" w:rsidR="003F7626" w:rsidRDefault="003F7626" w:rsidP="003F7626">
      <w:pPr>
        <w:pStyle w:val="Default"/>
        <w:jc w:val="both"/>
        <w:rPr>
          <w:b/>
          <w:bCs/>
          <w:sz w:val="20"/>
          <w:szCs w:val="20"/>
        </w:rPr>
      </w:pPr>
      <w:r w:rsidRPr="003F7626">
        <w:rPr>
          <w:sz w:val="20"/>
          <w:szCs w:val="20"/>
        </w:rPr>
        <w:t xml:space="preserve">• </w:t>
      </w:r>
      <w:r w:rsidRPr="003F7626">
        <w:rPr>
          <w:b/>
          <w:bCs/>
          <w:sz w:val="20"/>
          <w:szCs w:val="20"/>
        </w:rPr>
        <w:t xml:space="preserve">Čestné prohlášení o nečerpání podpory na vzdělávání v rámci Operačního programu Spravedlivá transformace a v rámci podpory ve výzvě „NPO – Digi POVEZ“  </w:t>
      </w:r>
    </w:p>
    <w:p w14:paraId="562AAAD5" w14:textId="77777777" w:rsidR="0088074D" w:rsidRDefault="0088074D" w:rsidP="003F7626">
      <w:pPr>
        <w:pStyle w:val="Default"/>
        <w:jc w:val="both"/>
        <w:rPr>
          <w:color w:val="auto"/>
          <w:sz w:val="20"/>
          <w:szCs w:val="20"/>
        </w:rPr>
      </w:pPr>
    </w:p>
    <w:p w14:paraId="1517E2B5" w14:textId="3B96865D" w:rsidR="003F7626" w:rsidRDefault="0088074D" w:rsidP="003F762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Čestné prohlášení</w:t>
      </w:r>
      <w:r w:rsidRPr="00220CC7">
        <w:rPr>
          <w:color w:val="auto"/>
          <w:sz w:val="20"/>
          <w:szCs w:val="20"/>
        </w:rPr>
        <w:t xml:space="preserve"> podepisuje statutární zástupce či osoba oprávněná jednat za zapojený subjekt, a to buď elektronicky do souboru čestného prohlášení nebo vlastnoručně úředně/notářsky ověřeným podpisem. Pokud podepisuje osoba zmocněná, je třeba zároveň doložit příslušnou plnou moc, a to buď jako sken úředně/notářsky ověřené plné mocí nebo elektronicky podepsanou plnou moc.</w:t>
      </w:r>
    </w:p>
    <w:p w14:paraId="5753DAE7" w14:textId="77777777" w:rsidR="0088074D" w:rsidRPr="0088074D" w:rsidRDefault="0088074D" w:rsidP="003F7626">
      <w:pPr>
        <w:pStyle w:val="Default"/>
        <w:jc w:val="both"/>
        <w:rPr>
          <w:color w:val="auto"/>
          <w:sz w:val="20"/>
          <w:szCs w:val="20"/>
        </w:rPr>
      </w:pPr>
    </w:p>
    <w:p w14:paraId="7E9B9DAF" w14:textId="17725578" w:rsidR="003F7626" w:rsidRDefault="003F7626" w:rsidP="003F7626">
      <w:pPr>
        <w:pStyle w:val="Default"/>
        <w:jc w:val="both"/>
        <w:rPr>
          <w:b/>
          <w:bCs/>
          <w:sz w:val="20"/>
          <w:szCs w:val="20"/>
        </w:rPr>
      </w:pPr>
      <w:r w:rsidRPr="003F7626">
        <w:rPr>
          <w:sz w:val="20"/>
          <w:szCs w:val="20"/>
        </w:rPr>
        <w:t xml:space="preserve">• </w:t>
      </w:r>
      <w:r>
        <w:rPr>
          <w:sz w:val="20"/>
          <w:szCs w:val="20"/>
        </w:rPr>
        <w:t xml:space="preserve"> </w:t>
      </w:r>
      <w:r w:rsidRPr="003F7626">
        <w:rPr>
          <w:b/>
          <w:bCs/>
          <w:sz w:val="20"/>
          <w:szCs w:val="20"/>
        </w:rPr>
        <w:t xml:space="preserve">Čestné prohlášení o velikosti podniku  </w:t>
      </w:r>
    </w:p>
    <w:p w14:paraId="5ACF7563" w14:textId="77777777" w:rsidR="0088074D" w:rsidRDefault="0088074D" w:rsidP="0088074D">
      <w:pPr>
        <w:pStyle w:val="Default"/>
        <w:jc w:val="both"/>
        <w:rPr>
          <w:color w:val="auto"/>
          <w:sz w:val="20"/>
          <w:szCs w:val="20"/>
        </w:rPr>
      </w:pPr>
    </w:p>
    <w:p w14:paraId="5FAFEB34" w14:textId="7ADF1256" w:rsidR="0088074D" w:rsidRDefault="0088074D" w:rsidP="0088074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Čestné prohlášení</w:t>
      </w:r>
      <w:r w:rsidRPr="00220CC7">
        <w:rPr>
          <w:color w:val="auto"/>
          <w:sz w:val="20"/>
          <w:szCs w:val="20"/>
        </w:rPr>
        <w:t xml:space="preserve"> podepisuje statutární zástupce či osoba oprávněná jednat za zapojený subjekt, a to buď elektronicky do souboru čestného prohlášení nebo vlastnoručně úředně/notářsky ověřeným podpisem. Pokud podepisuje osoba zmocněná, je třeba zároveň doložit příslušnou plnou moc, a to buď jako sken úředně/notářsky ověřené plné mocí nebo elektronicky podepsanou plnou moc.</w:t>
      </w:r>
    </w:p>
    <w:p w14:paraId="0BB1E433" w14:textId="77777777" w:rsidR="005F1E9B" w:rsidRPr="005F1E9B" w:rsidRDefault="005F1E9B" w:rsidP="0088074D">
      <w:pPr>
        <w:pStyle w:val="Default"/>
        <w:spacing w:after="14"/>
        <w:jc w:val="both"/>
        <w:rPr>
          <w:color w:val="auto"/>
          <w:sz w:val="20"/>
          <w:szCs w:val="20"/>
        </w:rPr>
      </w:pPr>
    </w:p>
    <w:p w14:paraId="45089B4C" w14:textId="56D7A15B" w:rsidR="005F1E9B" w:rsidRPr="005F1E9B" w:rsidRDefault="005F1E9B" w:rsidP="005F1E9B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5F1E9B">
        <w:rPr>
          <w:sz w:val="20"/>
          <w:szCs w:val="20"/>
        </w:rPr>
        <w:t xml:space="preserve">Vzor ČP je ke stažení zde: </w:t>
      </w:r>
      <w:hyperlink r:id="rId10" w:history="1">
        <w:r w:rsidRPr="005F1E9B">
          <w:rPr>
            <w:rStyle w:val="Hypertextovodkaz"/>
            <w:bCs/>
            <w:sz w:val="20"/>
            <w:szCs w:val="20"/>
          </w:rPr>
          <w:t>https://www.mpsv.cz/web/cz/vyzva-c.-31_23_101-dalsi-profesni-vzdelavani-zamestnancu-v-oblasti-digitalnich-dovednosti-it-a-prumyslu-4.0-npo-digi-pro-zastresujici-subjekty-</w:t>
        </w:r>
      </w:hyperlink>
      <w:r w:rsidRPr="005F1E9B">
        <w:rPr>
          <w:bCs/>
          <w:sz w:val="20"/>
          <w:szCs w:val="20"/>
        </w:rPr>
        <w:t xml:space="preserve"> </w:t>
      </w:r>
    </w:p>
    <w:p w14:paraId="763A90A4" w14:textId="77777777" w:rsidR="005F1E9B" w:rsidRPr="003F7626" w:rsidRDefault="005F1E9B" w:rsidP="005F1E9B">
      <w:pPr>
        <w:pStyle w:val="Default"/>
        <w:numPr>
          <w:ilvl w:val="1"/>
          <w:numId w:val="4"/>
        </w:numPr>
        <w:spacing w:after="14"/>
        <w:jc w:val="both"/>
        <w:rPr>
          <w:sz w:val="22"/>
          <w:szCs w:val="22"/>
        </w:rPr>
      </w:pPr>
      <w:r w:rsidRPr="003F7626">
        <w:rPr>
          <w:bCs/>
          <w:sz w:val="20"/>
          <w:szCs w:val="20"/>
        </w:rPr>
        <w:t>(viz související dokumentace k výzvě č. 31_23_101)</w:t>
      </w:r>
      <w:r w:rsidRPr="003F7626">
        <w:rPr>
          <w:sz w:val="22"/>
          <w:szCs w:val="22"/>
        </w:rPr>
        <w:t>.</w:t>
      </w:r>
    </w:p>
    <w:p w14:paraId="2D56A54F" w14:textId="77777777" w:rsidR="005F1E9B" w:rsidRDefault="005F1E9B" w:rsidP="003F7626">
      <w:pPr>
        <w:pStyle w:val="Default"/>
        <w:jc w:val="both"/>
        <w:rPr>
          <w:b/>
          <w:bCs/>
          <w:sz w:val="20"/>
          <w:szCs w:val="20"/>
        </w:rPr>
      </w:pPr>
    </w:p>
    <w:p w14:paraId="100366F0" w14:textId="77777777" w:rsidR="0045165B" w:rsidRPr="005F1E9B" w:rsidRDefault="0045165B" w:rsidP="0045165B">
      <w:pPr>
        <w:pStyle w:val="Default"/>
        <w:jc w:val="both"/>
        <w:rPr>
          <w:b/>
          <w:bCs/>
          <w:sz w:val="20"/>
          <w:szCs w:val="20"/>
          <w:u w:val="single"/>
        </w:rPr>
      </w:pPr>
      <w:r w:rsidRPr="005F1E9B">
        <w:rPr>
          <w:b/>
          <w:bCs/>
          <w:sz w:val="20"/>
          <w:szCs w:val="20"/>
          <w:u w:val="single"/>
        </w:rPr>
        <w:t xml:space="preserve">Přidělení podpory de minimis </w:t>
      </w:r>
    </w:p>
    <w:p w14:paraId="222C3B85" w14:textId="77777777" w:rsidR="0045165B" w:rsidRPr="00870620" w:rsidRDefault="0045165B" w:rsidP="0045165B">
      <w:pPr>
        <w:pStyle w:val="Default"/>
        <w:jc w:val="both"/>
        <w:rPr>
          <w:sz w:val="20"/>
          <w:szCs w:val="20"/>
        </w:rPr>
      </w:pPr>
    </w:p>
    <w:p w14:paraId="6D90CC4B" w14:textId="09E09F89" w:rsidR="0045165B" w:rsidRPr="00870620" w:rsidRDefault="0045165B" w:rsidP="0045165B">
      <w:pPr>
        <w:pStyle w:val="Default"/>
        <w:jc w:val="both"/>
        <w:rPr>
          <w:sz w:val="20"/>
          <w:szCs w:val="20"/>
        </w:rPr>
      </w:pPr>
      <w:r w:rsidRPr="00870620">
        <w:rPr>
          <w:sz w:val="20"/>
          <w:szCs w:val="20"/>
        </w:rPr>
        <w:t xml:space="preserve">Poté, co </w:t>
      </w:r>
      <w:r w:rsidR="003F7626" w:rsidRPr="00870620">
        <w:rPr>
          <w:sz w:val="20"/>
          <w:szCs w:val="20"/>
        </w:rPr>
        <w:t>VK NPO 3.3</w:t>
      </w:r>
      <w:r w:rsidRPr="00870620">
        <w:rPr>
          <w:sz w:val="20"/>
          <w:szCs w:val="20"/>
        </w:rPr>
        <w:t xml:space="preserve"> rozhodne o poskytnutí podpory de minimis, je příjemci v IS KP14+ zpřístupněno rozhodnutí o poskytnutí podpory de minimis dalšímu subjektu, o čemž je informován interní depeší. </w:t>
      </w:r>
    </w:p>
    <w:p w14:paraId="03F3833B" w14:textId="77777777" w:rsidR="0045165B" w:rsidRPr="00870620" w:rsidRDefault="0045165B" w:rsidP="0045165B">
      <w:pPr>
        <w:pStyle w:val="Default"/>
        <w:jc w:val="both"/>
        <w:rPr>
          <w:sz w:val="20"/>
          <w:szCs w:val="20"/>
        </w:rPr>
      </w:pPr>
    </w:p>
    <w:p w14:paraId="66FA418B" w14:textId="77777777" w:rsidR="0045165B" w:rsidRPr="00870620" w:rsidRDefault="0045165B" w:rsidP="0045165B">
      <w:pPr>
        <w:pStyle w:val="Default"/>
        <w:jc w:val="both"/>
        <w:rPr>
          <w:sz w:val="20"/>
          <w:szCs w:val="20"/>
        </w:rPr>
      </w:pPr>
      <w:r w:rsidRPr="00870620">
        <w:rPr>
          <w:sz w:val="20"/>
          <w:szCs w:val="20"/>
        </w:rPr>
        <w:lastRenderedPageBreak/>
        <w:t xml:space="preserve">Datum odeslání této interní depeše je datem přidělení podpory de minimis a zároveň datem, od něhož je možné daný subjekt zapojit do projektu, tedy realizovat školení příslušných zaměstnanců. </w:t>
      </w:r>
    </w:p>
    <w:p w14:paraId="7190EF93" w14:textId="2811062E" w:rsidR="0045165B" w:rsidRPr="00870620" w:rsidRDefault="0045165B" w:rsidP="0045165B">
      <w:pPr>
        <w:pStyle w:val="Default"/>
        <w:jc w:val="both"/>
        <w:rPr>
          <w:color w:val="auto"/>
          <w:sz w:val="20"/>
          <w:szCs w:val="20"/>
        </w:rPr>
      </w:pPr>
      <w:r w:rsidRPr="00870620">
        <w:rPr>
          <w:sz w:val="20"/>
          <w:szCs w:val="20"/>
        </w:rPr>
        <w:t>Do 5 pracovních od přidělení podpory de minimis zapíše řídicí orgán poskytnutou podporu do registru de minimis.</w:t>
      </w:r>
    </w:p>
    <w:sectPr w:rsidR="0045165B" w:rsidRPr="0087062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7FA90" w14:textId="77777777" w:rsidR="0095473C" w:rsidRDefault="0095473C" w:rsidP="0095473C">
      <w:pPr>
        <w:spacing w:after="0" w:line="240" w:lineRule="auto"/>
      </w:pPr>
      <w:r>
        <w:separator/>
      </w:r>
    </w:p>
  </w:endnote>
  <w:endnote w:type="continuationSeparator" w:id="0">
    <w:p w14:paraId="00569B9F" w14:textId="77777777" w:rsidR="0095473C" w:rsidRDefault="0095473C" w:rsidP="0095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8247" w14:textId="77777777" w:rsidR="0095473C" w:rsidRDefault="0095473C" w:rsidP="0095473C">
      <w:pPr>
        <w:spacing w:after="0" w:line="240" w:lineRule="auto"/>
      </w:pPr>
      <w:r>
        <w:separator/>
      </w:r>
    </w:p>
  </w:footnote>
  <w:footnote w:type="continuationSeparator" w:id="0">
    <w:p w14:paraId="594EA89F" w14:textId="77777777" w:rsidR="0095473C" w:rsidRDefault="0095473C" w:rsidP="0095473C">
      <w:pPr>
        <w:spacing w:after="0" w:line="240" w:lineRule="auto"/>
      </w:pPr>
      <w:r>
        <w:continuationSeparator/>
      </w:r>
    </w:p>
  </w:footnote>
  <w:footnote w:id="1">
    <w:p w14:paraId="4FE0B60F" w14:textId="5686F6B0" w:rsidR="0095473C" w:rsidRDefault="0095473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>Jiný režim veřejné podpory není v rámci této výzvy umožněn.</w:t>
      </w:r>
    </w:p>
  </w:footnote>
  <w:footnote w:id="2">
    <w:p w14:paraId="073D2485" w14:textId="77777777" w:rsidR="003F7626" w:rsidRDefault="003F7626" w:rsidP="003F7626">
      <w:pPr>
        <w:pStyle w:val="Textpoznpodarou"/>
      </w:pPr>
      <w:r>
        <w:rPr>
          <w:rStyle w:val="Znakapoznpodarou"/>
        </w:rPr>
        <w:footnoteRef/>
      </w:r>
      <w:r>
        <w:t xml:space="preserve"> Vždy musí být doložen aktuální vzor prohlášení.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56B3" w14:textId="46132E35" w:rsidR="000C33E7" w:rsidRDefault="000C33E7" w:rsidP="000C33E7">
    <w:pPr>
      <w:pStyle w:val="Normlnweb"/>
    </w:pPr>
    <w:bookmarkStart w:id="1" w:name="_Hlk158627399"/>
    <w:r>
      <w:rPr>
        <w:noProof/>
      </w:rPr>
      <w:drawing>
        <wp:inline distT="0" distB="0" distL="0" distR="0" wp14:anchorId="2E2A6A6B" wp14:editId="61F9C54E">
          <wp:extent cx="5760720" cy="55943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A8D0F1" w14:textId="61A29BDB" w:rsidR="0095473C" w:rsidRDefault="0095473C" w:rsidP="0095473C">
    <w:pPr>
      <w:pStyle w:val="Zhlav"/>
    </w:pPr>
  </w:p>
  <w:bookmarkEnd w:id="1"/>
  <w:p w14:paraId="755888B8" w14:textId="77777777" w:rsidR="0095473C" w:rsidRDefault="009547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B938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E4520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3BAD914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87E444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81532C5"/>
    <w:multiLevelType w:val="hybridMultilevel"/>
    <w:tmpl w:val="EF02A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9B17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F4A608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799039">
    <w:abstractNumId w:val="2"/>
  </w:num>
  <w:num w:numId="2" w16cid:durableId="1186098178">
    <w:abstractNumId w:val="0"/>
  </w:num>
  <w:num w:numId="3" w16cid:durableId="1244755813">
    <w:abstractNumId w:val="1"/>
  </w:num>
  <w:num w:numId="4" w16cid:durableId="760562913">
    <w:abstractNumId w:val="6"/>
  </w:num>
  <w:num w:numId="5" w16cid:durableId="1089042709">
    <w:abstractNumId w:val="3"/>
  </w:num>
  <w:num w:numId="6" w16cid:durableId="1400521308">
    <w:abstractNumId w:val="5"/>
  </w:num>
  <w:num w:numId="7" w16cid:durableId="2085451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3C"/>
    <w:rsid w:val="00005165"/>
    <w:rsid w:val="00065ED8"/>
    <w:rsid w:val="000C33E7"/>
    <w:rsid w:val="00220CC7"/>
    <w:rsid w:val="002265A1"/>
    <w:rsid w:val="002F47CF"/>
    <w:rsid w:val="003F7626"/>
    <w:rsid w:val="0045165B"/>
    <w:rsid w:val="00526333"/>
    <w:rsid w:val="005F1E9B"/>
    <w:rsid w:val="00673172"/>
    <w:rsid w:val="00870620"/>
    <w:rsid w:val="0088074D"/>
    <w:rsid w:val="0095473C"/>
    <w:rsid w:val="009A2580"/>
    <w:rsid w:val="00A55F83"/>
    <w:rsid w:val="00B546A7"/>
    <w:rsid w:val="00C0155E"/>
    <w:rsid w:val="00E30410"/>
    <w:rsid w:val="00FA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A3C7"/>
  <w15:chartTrackingRefBased/>
  <w15:docId w15:val="{BFD77BB0-8713-4309-9352-A1BB4EF7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547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473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473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473C"/>
    <w:rPr>
      <w:vertAlign w:val="superscript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95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95473C"/>
  </w:style>
  <w:style w:type="paragraph" w:styleId="Zpat">
    <w:name w:val="footer"/>
    <w:basedOn w:val="Normln"/>
    <w:link w:val="ZpatChar"/>
    <w:uiPriority w:val="99"/>
    <w:unhideWhenUsed/>
    <w:rsid w:val="0095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73C"/>
  </w:style>
  <w:style w:type="character" w:styleId="Hypertextovodkaz">
    <w:name w:val="Hyperlink"/>
    <w:basedOn w:val="Standardnpsmoodstavce"/>
    <w:uiPriority w:val="99"/>
    <w:unhideWhenUsed/>
    <w:rsid w:val="0045165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5165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7626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C3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C33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33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C33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33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33E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A1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.cz/web/cz/formulare-z-oblasti-verejne-podpory-a-podpory-de-minimi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mpsv.cz/web/cz/vyzva-c.-31_23_101-dalsi-profesni-vzdelavani-zamestnancu-v-oblasti-digitalnich-dovednosti-it-a-prumyslu-4.0-npo-digi-pro-zastresujici-subjekty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psv.cz/web/cz/formulare-z-oblasti-verejne-podpory-a-podpory-de-minimi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059EF-78FA-465A-A273-2950C379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998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Alžběta Mgr. (MPSV)</dc:creator>
  <cp:keywords/>
  <dc:description/>
  <cp:lastModifiedBy>Gavlasová Kateřina Mgr. (MPSV)</cp:lastModifiedBy>
  <cp:revision>4</cp:revision>
  <dcterms:created xsi:type="dcterms:W3CDTF">2024-05-30T10:48:00Z</dcterms:created>
  <dcterms:modified xsi:type="dcterms:W3CDTF">2024-06-03T14:51:00Z</dcterms:modified>
</cp:coreProperties>
</file>